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505BF" w14:textId="77777777" w:rsidR="002259EC" w:rsidRPr="008C3BBB" w:rsidRDefault="002259EC" w:rsidP="002259EC">
      <w:pPr>
        <w:spacing w:line="360" w:lineRule="auto"/>
        <w:jc w:val="right"/>
        <w:rPr>
          <w:rFonts w:ascii="Lato" w:hAnsi="Lato" w:cs="Arial"/>
          <w:i/>
          <w:sz w:val="22"/>
          <w:szCs w:val="22"/>
        </w:rPr>
      </w:pPr>
      <w:r w:rsidRPr="008C3BBB">
        <w:rPr>
          <w:rFonts w:ascii="Lato" w:hAnsi="Lato" w:cs="Arial"/>
          <w:i/>
          <w:sz w:val="22"/>
          <w:szCs w:val="22"/>
        </w:rPr>
        <w:t>załącznik nr 1 do wniosku/umowy</w:t>
      </w:r>
    </w:p>
    <w:p w14:paraId="4AA42CE9" w14:textId="77777777" w:rsidR="00884480" w:rsidRPr="008C3BBB" w:rsidRDefault="00884480" w:rsidP="002259EC">
      <w:pPr>
        <w:jc w:val="right"/>
        <w:rPr>
          <w:rFonts w:ascii="Lato" w:hAnsi="Lato" w:cs="Arial"/>
          <w:sz w:val="22"/>
          <w:szCs w:val="22"/>
        </w:rPr>
      </w:pPr>
    </w:p>
    <w:p w14:paraId="175BD099" w14:textId="7861A1DD" w:rsidR="00884480" w:rsidRPr="008C3BBB" w:rsidRDefault="00BC7FC7">
      <w:pPr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…………………………</w:t>
      </w:r>
      <w:r w:rsidR="002259EC" w:rsidRPr="008C3BBB">
        <w:rPr>
          <w:rFonts w:ascii="Lato" w:hAnsi="Lato" w:cs="Arial"/>
          <w:sz w:val="22"/>
          <w:szCs w:val="22"/>
        </w:rPr>
        <w:t>………………….</w:t>
      </w:r>
    </w:p>
    <w:p w14:paraId="1A5A6DE3" w14:textId="77777777" w:rsidR="002259EC" w:rsidRPr="008C3BBB" w:rsidRDefault="002259EC" w:rsidP="002259EC">
      <w:pPr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Wnioskodawca/Zleceniobiorca</w:t>
      </w:r>
    </w:p>
    <w:p w14:paraId="5268D258" w14:textId="77777777" w:rsidR="002259EC" w:rsidRPr="008C3BBB" w:rsidRDefault="002259EC">
      <w:pPr>
        <w:jc w:val="both"/>
        <w:rPr>
          <w:rFonts w:ascii="Lato" w:hAnsi="Lato" w:cs="Arial"/>
          <w:sz w:val="22"/>
          <w:szCs w:val="22"/>
        </w:rPr>
      </w:pPr>
    </w:p>
    <w:p w14:paraId="0FA128BB" w14:textId="77777777" w:rsidR="00884480" w:rsidRPr="008C3BBB" w:rsidRDefault="00884480">
      <w:pPr>
        <w:spacing w:line="360" w:lineRule="auto"/>
        <w:jc w:val="both"/>
        <w:rPr>
          <w:rFonts w:ascii="Lato" w:hAnsi="Lato" w:cs="Arial"/>
          <w:sz w:val="22"/>
          <w:szCs w:val="22"/>
          <w:u w:val="single"/>
        </w:rPr>
      </w:pPr>
    </w:p>
    <w:p w14:paraId="34A4399E" w14:textId="77777777" w:rsidR="00884480" w:rsidRPr="008C3BBB" w:rsidRDefault="00884480">
      <w:pPr>
        <w:spacing w:line="360" w:lineRule="auto"/>
        <w:jc w:val="both"/>
        <w:rPr>
          <w:rFonts w:ascii="Lato" w:hAnsi="Lato" w:cs="Arial"/>
          <w:sz w:val="22"/>
          <w:szCs w:val="22"/>
          <w:u w:val="single"/>
        </w:rPr>
      </w:pPr>
    </w:p>
    <w:p w14:paraId="1B433845" w14:textId="77777777" w:rsidR="00884480" w:rsidRPr="008C3BBB" w:rsidRDefault="00884480">
      <w:pPr>
        <w:spacing w:line="360" w:lineRule="auto"/>
        <w:jc w:val="both"/>
        <w:rPr>
          <w:rFonts w:ascii="Lato" w:hAnsi="Lato" w:cs="Arial"/>
          <w:sz w:val="22"/>
          <w:szCs w:val="22"/>
          <w:u w:val="single"/>
        </w:rPr>
      </w:pPr>
    </w:p>
    <w:p w14:paraId="4C9ECB74" w14:textId="77777777" w:rsidR="00957E1A" w:rsidRPr="00BE7163" w:rsidRDefault="00BC7FC7">
      <w:pPr>
        <w:spacing w:line="360" w:lineRule="auto"/>
        <w:jc w:val="center"/>
        <w:rPr>
          <w:rFonts w:ascii="Lato" w:hAnsi="Lato" w:cs="Arial"/>
          <w:b/>
          <w:bCs/>
          <w:sz w:val="22"/>
          <w:szCs w:val="22"/>
        </w:rPr>
      </w:pPr>
      <w:r w:rsidRPr="00BE7163">
        <w:rPr>
          <w:rFonts w:ascii="Lato" w:hAnsi="Lato" w:cs="Arial"/>
          <w:b/>
          <w:bCs/>
          <w:sz w:val="22"/>
          <w:szCs w:val="22"/>
        </w:rPr>
        <w:t>Opis planowanych działań</w:t>
      </w:r>
      <w:r w:rsidR="009414ED" w:rsidRPr="00BE7163">
        <w:rPr>
          <w:rFonts w:ascii="Lato" w:hAnsi="Lato" w:cs="Arial"/>
          <w:b/>
          <w:bCs/>
          <w:sz w:val="22"/>
          <w:szCs w:val="22"/>
        </w:rPr>
        <w:t xml:space="preserve"> </w:t>
      </w:r>
    </w:p>
    <w:p w14:paraId="7CD268AF" w14:textId="2CDF0F5E" w:rsidR="00884480" w:rsidRPr="008C3BBB" w:rsidRDefault="009414ED">
      <w:pPr>
        <w:spacing w:line="360" w:lineRule="auto"/>
        <w:jc w:val="center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we wniosku na dofinansowanie ze środków budżetu państwa zadania publicznego pn. Wspieranie programów kariery dwutorowej dla członków kadr narodowych polskich związków sportowych w 202</w:t>
      </w:r>
      <w:r w:rsidR="00C256B4">
        <w:rPr>
          <w:rFonts w:ascii="Lato" w:hAnsi="Lato" w:cs="Arial"/>
          <w:sz w:val="22"/>
          <w:szCs w:val="22"/>
        </w:rPr>
        <w:t>5</w:t>
      </w:r>
      <w:r w:rsidRPr="008C3BBB">
        <w:rPr>
          <w:rFonts w:ascii="Lato" w:hAnsi="Lato" w:cs="Arial"/>
          <w:sz w:val="22"/>
          <w:szCs w:val="22"/>
        </w:rPr>
        <w:t xml:space="preserve"> r.</w:t>
      </w:r>
    </w:p>
    <w:p w14:paraId="2F06F591" w14:textId="77777777" w:rsidR="00884480" w:rsidRPr="008C3BBB" w:rsidRDefault="00884480">
      <w:pPr>
        <w:spacing w:line="360" w:lineRule="auto"/>
        <w:jc w:val="both"/>
        <w:rPr>
          <w:rFonts w:ascii="Lato" w:hAnsi="Lato" w:cs="Arial"/>
          <w:color w:val="C9211E"/>
          <w:sz w:val="22"/>
          <w:szCs w:val="22"/>
        </w:rPr>
      </w:pPr>
    </w:p>
    <w:p w14:paraId="23C64411" w14:textId="390728C1" w:rsidR="00E439DE" w:rsidRPr="00BE7163" w:rsidRDefault="00BE7163" w:rsidP="00EA4057">
      <w:pPr>
        <w:spacing w:before="240" w:line="360" w:lineRule="auto"/>
        <w:ind w:left="357"/>
        <w:contextualSpacing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1.</w:t>
      </w:r>
      <w:r w:rsidR="00E439DE" w:rsidRPr="00E439DE">
        <w:rPr>
          <w:rFonts w:ascii="Lato" w:hAnsi="Lato" w:cs="Arial"/>
          <w:sz w:val="22"/>
          <w:szCs w:val="22"/>
        </w:rPr>
        <w:t xml:space="preserve"> </w:t>
      </w:r>
      <w:r w:rsidR="00E439DE" w:rsidRPr="00BE7163">
        <w:rPr>
          <w:rFonts w:ascii="Lato" w:hAnsi="Lato" w:cs="Arial"/>
          <w:sz w:val="22"/>
          <w:szCs w:val="22"/>
        </w:rPr>
        <w:t>Zakres programu:</w:t>
      </w:r>
    </w:p>
    <w:p w14:paraId="082E0BEF" w14:textId="24B0768D" w:rsidR="00E439DE" w:rsidRPr="00BE7163" w:rsidRDefault="00E439DE" w:rsidP="00EA4057">
      <w:pPr>
        <w:spacing w:before="240" w:line="360" w:lineRule="auto"/>
        <w:ind w:left="720"/>
        <w:contextualSpacing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a) </w:t>
      </w:r>
      <w:r w:rsidRPr="00BE7163">
        <w:rPr>
          <w:rFonts w:ascii="Lato" w:hAnsi="Lato" w:cs="Arial"/>
          <w:sz w:val="22"/>
          <w:szCs w:val="22"/>
        </w:rPr>
        <w:t xml:space="preserve">Planowani uczestnicy programu wraz z podaniem ich liczby (kadra narodowa: senior, młodzieżowiec, junior). </w:t>
      </w:r>
      <w:ins w:id="0" w:author="Ludwicka Agnieszka" w:date="2025-01-07T14:44:00Z">
        <w:r w:rsidR="008D6572">
          <w:rPr>
            <w:rFonts w:ascii="Lato" w:hAnsi="Lato" w:cs="Arial"/>
            <w:sz w:val="22"/>
            <w:szCs w:val="22"/>
          </w:rPr>
          <w:t xml:space="preserve">W przypadku </w:t>
        </w:r>
      </w:ins>
      <w:ins w:id="1" w:author="Ratajczyk Joanna" w:date="2025-02-05T15:11:00Z">
        <w:r w:rsidR="002D1DC8" w:rsidRPr="002D1DC8">
          <w:rPr>
            <w:rFonts w:ascii="Lato" w:hAnsi="Lato" w:cs="Arial"/>
            <w:sz w:val="22"/>
            <w:szCs w:val="22"/>
          </w:rPr>
          <w:t>Fundacji</w:t>
        </w:r>
      </w:ins>
      <w:bookmarkStart w:id="2" w:name="_GoBack"/>
      <w:bookmarkEnd w:id="2"/>
      <w:ins w:id="3" w:author="Ludwicka Agnieszka" w:date="2025-01-07T14:44:00Z">
        <w:del w:id="4" w:author="Ratajczyk Joanna" w:date="2025-02-05T15:11:00Z">
          <w:r w:rsidR="008D6572" w:rsidDel="002D1DC8">
            <w:rPr>
              <w:rFonts w:ascii="Lato" w:hAnsi="Lato" w:cs="Arial"/>
              <w:sz w:val="22"/>
              <w:szCs w:val="22"/>
            </w:rPr>
            <w:delText>Uczelni</w:delText>
          </w:r>
        </w:del>
        <w:r w:rsidR="008D6572">
          <w:rPr>
            <w:rFonts w:ascii="Lato" w:hAnsi="Lato" w:cs="Arial"/>
            <w:sz w:val="22"/>
            <w:szCs w:val="22"/>
          </w:rPr>
          <w:t xml:space="preserve"> należy </w:t>
        </w:r>
      </w:ins>
      <w:ins w:id="5" w:author="Ludwicka Agnieszka" w:date="2025-01-07T14:46:00Z">
        <w:r w:rsidR="008D6572">
          <w:rPr>
            <w:rFonts w:ascii="Lato" w:hAnsi="Lato" w:cs="Arial"/>
            <w:sz w:val="22"/>
            <w:szCs w:val="22"/>
          </w:rPr>
          <w:t>załączyć</w:t>
        </w:r>
      </w:ins>
      <w:ins w:id="6" w:author="Ludwicka Agnieszka" w:date="2025-01-07T14:45:00Z">
        <w:r w:rsidR="008D6572">
          <w:rPr>
            <w:rFonts w:ascii="Lato" w:hAnsi="Lato" w:cs="Arial"/>
            <w:sz w:val="22"/>
            <w:szCs w:val="22"/>
          </w:rPr>
          <w:t xml:space="preserve"> potwierdzenie właściwego polskiego</w:t>
        </w:r>
      </w:ins>
      <w:ins w:id="7" w:author="Ludwicka Agnieszka" w:date="2025-01-07T14:46:00Z">
        <w:r w:rsidR="008D6572">
          <w:rPr>
            <w:rFonts w:ascii="Lato" w:hAnsi="Lato" w:cs="Arial"/>
            <w:sz w:val="22"/>
            <w:szCs w:val="22"/>
          </w:rPr>
          <w:t xml:space="preserve"> związku sportowego</w:t>
        </w:r>
      </w:ins>
      <w:ins w:id="8" w:author="Ludwicka Agnieszka" w:date="2025-01-07T14:47:00Z">
        <w:r w:rsidR="008D6572">
          <w:rPr>
            <w:rFonts w:ascii="Lato" w:hAnsi="Lato" w:cs="Arial"/>
            <w:sz w:val="22"/>
            <w:szCs w:val="22"/>
          </w:rPr>
          <w:t>, że dane osoby są członkami kadry narodowej.</w:t>
        </w:r>
      </w:ins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E439DE" w:rsidRPr="008C3BBB" w14:paraId="1ED0FE98" w14:textId="77777777" w:rsidTr="00B87D91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98C7570" w14:textId="77777777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bookmarkStart w:id="9" w:name="_Hlk155262664"/>
          </w:p>
          <w:p w14:paraId="4C822A92" w14:textId="77777777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8A7F78F" w14:textId="77777777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bookmarkEnd w:id="9"/>
    <w:p w14:paraId="52C3D84C" w14:textId="77777777" w:rsidR="00E439DE" w:rsidRPr="00BE7163" w:rsidRDefault="00E439DE" w:rsidP="00E439DE">
      <w:pPr>
        <w:spacing w:before="240" w:line="360" w:lineRule="auto"/>
        <w:ind w:left="720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b) </w:t>
      </w:r>
      <w:r w:rsidRPr="00BE7163">
        <w:rPr>
          <w:rFonts w:ascii="Lato" w:hAnsi="Lato" w:cs="Arial"/>
          <w:sz w:val="22"/>
          <w:szCs w:val="22"/>
        </w:rPr>
        <w:t xml:space="preserve">Szczegółowe informacje dotyczące poszczególnych zadań jednostkowych wskazanych w harmonogramie planowanych działań (załącznik nr 3 do wniosku /umowy). </w:t>
      </w:r>
    </w:p>
    <w:p w14:paraId="3E4DB599" w14:textId="1E3B43A8" w:rsidR="00E439DE" w:rsidRPr="008C3BBB" w:rsidRDefault="00E439DE" w:rsidP="00E439D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 xml:space="preserve">Opis </w:t>
      </w:r>
      <w:r w:rsidR="002F1B63">
        <w:rPr>
          <w:rFonts w:ascii="Lato" w:hAnsi="Lato" w:cs="Arial"/>
          <w:sz w:val="22"/>
          <w:szCs w:val="22"/>
        </w:rPr>
        <w:t>zadania jednostkowego</w:t>
      </w:r>
      <w:r w:rsidRPr="008C3BBB">
        <w:rPr>
          <w:rFonts w:ascii="Lato" w:hAnsi="Lato" w:cs="Arial"/>
          <w:sz w:val="22"/>
          <w:szCs w:val="22"/>
        </w:rPr>
        <w:t xml:space="preserve">: </w:t>
      </w:r>
      <w:r w:rsidR="002F1B63">
        <w:rPr>
          <w:rFonts w:ascii="Lato" w:hAnsi="Lato" w:cs="Arial"/>
          <w:sz w:val="22"/>
          <w:szCs w:val="22"/>
        </w:rPr>
        <w:t xml:space="preserve">rodzaj, </w:t>
      </w:r>
      <w:r w:rsidRPr="008C3BBB">
        <w:rPr>
          <w:rFonts w:ascii="Lato" w:hAnsi="Lato" w:cs="Arial"/>
          <w:sz w:val="22"/>
          <w:szCs w:val="22"/>
        </w:rPr>
        <w:t>tematyka i zakres</w:t>
      </w:r>
      <w:r w:rsidR="002F1B63">
        <w:rPr>
          <w:rFonts w:ascii="Lato" w:hAnsi="Lato" w:cs="Arial"/>
          <w:sz w:val="22"/>
          <w:szCs w:val="22"/>
        </w:rPr>
        <w:t>.</w:t>
      </w:r>
    </w:p>
    <w:p w14:paraId="463C8E31" w14:textId="21FDABD6" w:rsidR="00E439DE" w:rsidRPr="008C3BBB" w:rsidRDefault="00E439DE" w:rsidP="00E439D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Korzyści ze szkolenia dla członków kadr narodowych w tym uzyskane uprawnienia</w:t>
      </w:r>
      <w:r w:rsidR="002F1B63">
        <w:rPr>
          <w:rFonts w:ascii="Lato" w:hAnsi="Lato" w:cs="Arial"/>
          <w:sz w:val="22"/>
          <w:szCs w:val="22"/>
        </w:rPr>
        <w:t>.</w:t>
      </w:r>
    </w:p>
    <w:p w14:paraId="1C27BEF3" w14:textId="3486FC4E" w:rsidR="00E439DE" w:rsidRPr="008C3BBB" w:rsidDel="008D6572" w:rsidRDefault="00E439DE" w:rsidP="00E439D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del w:id="10" w:author="Ludwicka Agnieszka" w:date="2025-01-07T14:48:00Z"/>
          <w:rFonts w:ascii="Lato" w:hAnsi="Lato" w:cs="Arial"/>
          <w:sz w:val="22"/>
          <w:szCs w:val="22"/>
        </w:rPr>
      </w:pPr>
      <w:del w:id="11" w:author="Ludwicka Agnieszka" w:date="2025-01-07T14:48:00Z">
        <w:r w:rsidDel="008D6572">
          <w:rPr>
            <w:rFonts w:ascii="Lato" w:hAnsi="Lato" w:cs="Arial"/>
            <w:sz w:val="22"/>
            <w:szCs w:val="22"/>
          </w:rPr>
          <w:delText>Wykładowcy</w:delText>
        </w:r>
        <w:r w:rsidRPr="008C3BBB" w:rsidDel="008D6572">
          <w:rPr>
            <w:rFonts w:ascii="Lato" w:hAnsi="Lato" w:cs="Arial"/>
            <w:sz w:val="22"/>
            <w:szCs w:val="22"/>
          </w:rPr>
          <w:delText xml:space="preserve"> i rezerwowi </w:delText>
        </w:r>
        <w:r w:rsidDel="008D6572">
          <w:rPr>
            <w:rFonts w:ascii="Lato" w:hAnsi="Lato" w:cs="Arial"/>
            <w:sz w:val="22"/>
            <w:szCs w:val="22"/>
          </w:rPr>
          <w:delText>wykładowcy</w:delText>
        </w:r>
        <w:r w:rsidR="002F1B63" w:rsidDel="008D6572">
          <w:rPr>
            <w:rFonts w:ascii="Lato" w:hAnsi="Lato" w:cs="Arial"/>
            <w:sz w:val="22"/>
            <w:szCs w:val="22"/>
          </w:rPr>
          <w:delText>.</w:delText>
        </w:r>
      </w:del>
    </w:p>
    <w:p w14:paraId="3BD53F41" w14:textId="1257B9EF" w:rsidR="00E439DE" w:rsidRDefault="002F1B63" w:rsidP="00E439DE">
      <w:pPr>
        <w:pStyle w:val="Akapitzlist"/>
        <w:numPr>
          <w:ilvl w:val="1"/>
          <w:numId w:val="2"/>
        </w:numPr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O</w:t>
      </w:r>
      <w:r w:rsidR="00E439DE" w:rsidRPr="008C3BBB">
        <w:rPr>
          <w:rFonts w:ascii="Lato" w:hAnsi="Lato" w:cs="Arial"/>
          <w:sz w:val="22"/>
          <w:szCs w:val="22"/>
        </w:rPr>
        <w:t>pis miejsc, w których będą realizowane działania (warunki techniczne i lokalowe).</w:t>
      </w:r>
    </w:p>
    <w:p w14:paraId="7EE86552" w14:textId="77777777" w:rsidR="00E439DE" w:rsidRPr="00BE7163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BE7163">
        <w:rPr>
          <w:rFonts w:ascii="Lato" w:hAnsi="Lato" w:cs="Arial"/>
          <w:sz w:val="22"/>
          <w:szCs w:val="22"/>
        </w:rPr>
        <w:t>Ad 1 zał. nr 3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E439DE" w:rsidRPr="008C3BBB" w14:paraId="02B4CEC8" w14:textId="77777777" w:rsidTr="00B87D91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483EA49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</w:t>
            </w:r>
          </w:p>
          <w:p w14:paraId="43BFB0C9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</w:t>
            </w:r>
          </w:p>
          <w:p w14:paraId="2BEDE6B0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III</w:t>
            </w:r>
          </w:p>
          <w:p w14:paraId="60B7B558" w14:textId="57C73573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del w:id="12" w:author="Ludwicka Agnieszka" w:date="2025-01-07T14:49:00Z">
              <w:r w:rsidDel="008D6572">
                <w:rPr>
                  <w:rFonts w:ascii="Lato" w:hAnsi="Lato" w:cs="Arial"/>
                  <w:sz w:val="22"/>
                  <w:szCs w:val="22"/>
                </w:rPr>
                <w:delText>IV</w:delText>
              </w:r>
            </w:del>
          </w:p>
        </w:tc>
      </w:tr>
    </w:tbl>
    <w:p w14:paraId="6D6D9204" w14:textId="77777777" w:rsidR="00E439DE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0842891F" w14:textId="77777777" w:rsidR="00EA4057" w:rsidRDefault="00EA4057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1F87889C" w14:textId="6EBA9DBF" w:rsidR="00E439DE" w:rsidRPr="00BE7163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BE7163">
        <w:rPr>
          <w:rFonts w:ascii="Lato" w:hAnsi="Lato" w:cs="Arial"/>
          <w:sz w:val="22"/>
          <w:szCs w:val="22"/>
        </w:rPr>
        <w:t xml:space="preserve">Ad </w:t>
      </w:r>
      <w:r>
        <w:rPr>
          <w:rFonts w:ascii="Lato" w:hAnsi="Lato" w:cs="Arial"/>
          <w:sz w:val="22"/>
          <w:szCs w:val="22"/>
        </w:rPr>
        <w:t>2</w:t>
      </w:r>
      <w:r w:rsidRPr="00BE7163">
        <w:rPr>
          <w:rFonts w:ascii="Lato" w:hAnsi="Lato" w:cs="Arial"/>
          <w:sz w:val="22"/>
          <w:szCs w:val="22"/>
        </w:rPr>
        <w:t xml:space="preserve"> zał. nr 3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E439DE" w:rsidRPr="008C3BBB" w14:paraId="6F9C9BF5" w14:textId="77777777" w:rsidTr="00B87D91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D909B78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</w:t>
            </w:r>
          </w:p>
          <w:p w14:paraId="1FA9196C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</w:t>
            </w:r>
          </w:p>
          <w:p w14:paraId="3540FB02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III</w:t>
            </w:r>
          </w:p>
          <w:p w14:paraId="18EA4D1A" w14:textId="105A5173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del w:id="13" w:author="Ludwicka Agnieszka" w:date="2025-01-07T14:49:00Z">
              <w:r w:rsidDel="008D6572">
                <w:rPr>
                  <w:rFonts w:ascii="Lato" w:hAnsi="Lato" w:cs="Arial"/>
                  <w:sz w:val="22"/>
                  <w:szCs w:val="22"/>
                </w:rPr>
                <w:delText>IV</w:delText>
              </w:r>
            </w:del>
          </w:p>
        </w:tc>
      </w:tr>
    </w:tbl>
    <w:p w14:paraId="66180B13" w14:textId="77777777" w:rsidR="00E439DE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</w:p>
    <w:p w14:paraId="436DC885" w14:textId="77777777" w:rsidR="00E439DE" w:rsidRPr="00BE7163" w:rsidRDefault="00E439DE" w:rsidP="00E439DE">
      <w:p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BE7163">
        <w:rPr>
          <w:rFonts w:ascii="Lato" w:hAnsi="Lato" w:cs="Arial"/>
          <w:sz w:val="22"/>
          <w:szCs w:val="22"/>
        </w:rPr>
        <w:t xml:space="preserve">Ad </w:t>
      </w:r>
      <w:r>
        <w:rPr>
          <w:rFonts w:ascii="Lato" w:hAnsi="Lato" w:cs="Arial"/>
          <w:sz w:val="22"/>
          <w:szCs w:val="22"/>
        </w:rPr>
        <w:t>3</w:t>
      </w:r>
      <w:r w:rsidRPr="00BE7163">
        <w:rPr>
          <w:rFonts w:ascii="Lato" w:hAnsi="Lato" w:cs="Arial"/>
          <w:sz w:val="22"/>
          <w:szCs w:val="22"/>
        </w:rPr>
        <w:t xml:space="preserve"> zał. nr 3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E439DE" w:rsidRPr="008C3BBB" w14:paraId="5F047D76" w14:textId="77777777" w:rsidTr="00B87D91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5B27061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</w:t>
            </w:r>
          </w:p>
          <w:p w14:paraId="098E1FD2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</w:t>
            </w:r>
          </w:p>
          <w:p w14:paraId="2C6761F4" w14:textId="77777777" w:rsidR="00E439DE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III</w:t>
            </w:r>
          </w:p>
          <w:p w14:paraId="15259CFE" w14:textId="73F365FE" w:rsidR="00E439DE" w:rsidRPr="008C3BBB" w:rsidRDefault="00E439DE" w:rsidP="00B87D91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del w:id="14" w:author="Ludwicka Agnieszka" w:date="2025-01-07T14:49:00Z">
              <w:r w:rsidDel="008D6572">
                <w:rPr>
                  <w:rFonts w:ascii="Lato" w:hAnsi="Lato" w:cs="Arial"/>
                  <w:sz w:val="22"/>
                  <w:szCs w:val="22"/>
                </w:rPr>
                <w:delText>IV</w:delText>
              </w:r>
            </w:del>
          </w:p>
        </w:tc>
      </w:tr>
    </w:tbl>
    <w:p w14:paraId="0569D545" w14:textId="0C223DA3" w:rsidR="00884480" w:rsidRPr="00BE7163" w:rsidRDefault="00E439DE" w:rsidP="00BE7163">
      <w:pPr>
        <w:spacing w:before="240" w:line="360" w:lineRule="auto"/>
        <w:ind w:left="360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2.</w:t>
      </w:r>
      <w:r w:rsidR="00BE7163">
        <w:rPr>
          <w:rFonts w:ascii="Lato" w:hAnsi="Lato" w:cs="Arial"/>
          <w:sz w:val="22"/>
          <w:szCs w:val="22"/>
        </w:rPr>
        <w:t xml:space="preserve"> </w:t>
      </w:r>
      <w:r w:rsidR="00005D12" w:rsidRPr="00BE7163">
        <w:rPr>
          <w:rFonts w:ascii="Lato" w:hAnsi="Lato" w:cs="Arial"/>
          <w:sz w:val="22"/>
          <w:szCs w:val="22"/>
        </w:rPr>
        <w:t>Informacje o punkcie doradztwa:</w:t>
      </w:r>
    </w:p>
    <w:p w14:paraId="2B41DA0C" w14:textId="39F6E68F" w:rsidR="00957E1A" w:rsidRPr="00D15A9A" w:rsidRDefault="00D15A9A" w:rsidP="00D15A9A">
      <w:pPr>
        <w:pStyle w:val="Akapitzlist"/>
        <w:numPr>
          <w:ilvl w:val="3"/>
          <w:numId w:val="1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957E1A">
        <w:rPr>
          <w:rFonts w:ascii="Lato" w:hAnsi="Lato" w:cs="Arial"/>
          <w:sz w:val="22"/>
          <w:szCs w:val="22"/>
        </w:rPr>
        <w:t>Obsługa punktu: imię, nazwisko, kwalifikacje w zakresie doradztwa zawodowego</w:t>
      </w:r>
      <w:r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0EF4E3C9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47F6000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bookmarkStart w:id="15" w:name="_Hlk155686855"/>
          </w:p>
          <w:p w14:paraId="6592A695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460D8004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bookmarkEnd w:id="15"/>
    <w:p w14:paraId="18F34835" w14:textId="35593299" w:rsidR="00957E1A" w:rsidRPr="00957E1A" w:rsidRDefault="00A50382" w:rsidP="00BE7163">
      <w:pPr>
        <w:pStyle w:val="Akapitzlist"/>
        <w:numPr>
          <w:ilvl w:val="3"/>
          <w:numId w:val="1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 xml:space="preserve">Lokalizacja punktu </w:t>
      </w:r>
      <w:r w:rsidR="00EA4057">
        <w:rPr>
          <w:rFonts w:ascii="Lato" w:hAnsi="Lato" w:cs="Arial"/>
          <w:sz w:val="22"/>
          <w:szCs w:val="22"/>
        </w:rPr>
        <w:t>oraz warunki lokalowo-techniczne</w:t>
      </w:r>
      <w:r w:rsidR="00D15A9A">
        <w:rPr>
          <w:rFonts w:ascii="Lato" w:hAnsi="Lato" w:cs="Arial"/>
          <w:sz w:val="22"/>
          <w:szCs w:val="22"/>
        </w:rPr>
        <w:t>.</w:t>
      </w:r>
      <w:r w:rsidR="008C3BBB" w:rsidRPr="008C3BBB">
        <w:rPr>
          <w:rFonts w:ascii="Lato" w:hAnsi="Lato" w:cs="Arial"/>
          <w:sz w:val="22"/>
          <w:szCs w:val="22"/>
        </w:rPr>
        <w:t xml:space="preserve"> 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6D976338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4E1E8D4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bookmarkStart w:id="16" w:name="_Hlk155686921"/>
          </w:p>
          <w:p w14:paraId="69ADB5ED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482925AE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bookmarkEnd w:id="16"/>
    <w:p w14:paraId="2AA95B26" w14:textId="4FF7C0A8" w:rsidR="00957E1A" w:rsidRPr="00957E1A" w:rsidRDefault="00A50382" w:rsidP="00957E1A">
      <w:pPr>
        <w:pStyle w:val="Akapitzlist"/>
        <w:numPr>
          <w:ilvl w:val="3"/>
          <w:numId w:val="1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 w:rsidRPr="00957E1A">
        <w:rPr>
          <w:rFonts w:ascii="Lato" w:hAnsi="Lato" w:cs="Arial"/>
          <w:sz w:val="22"/>
          <w:szCs w:val="22"/>
        </w:rPr>
        <w:t>Sposoby kontaktu z punktem doradztwa oraz dane kontaktowe</w:t>
      </w:r>
      <w:bookmarkStart w:id="17" w:name="_Hlk155686934"/>
      <w:r w:rsidR="00D15A9A">
        <w:rPr>
          <w:rFonts w:ascii="Lato" w:hAnsi="Lato" w:cs="Arial"/>
          <w:sz w:val="22"/>
          <w:szCs w:val="22"/>
        </w:rPr>
        <w:t>.</w:t>
      </w:r>
    </w:p>
    <w:bookmarkEnd w:id="17"/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2B5B1E4F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F87550D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45D6A5C5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6A24C6F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6E3BD42B" w14:textId="6EA6DC86" w:rsidR="00D15A9A" w:rsidRDefault="00D15A9A" w:rsidP="00D15A9A">
      <w:pPr>
        <w:pStyle w:val="Akapitzlist"/>
        <w:numPr>
          <w:ilvl w:val="3"/>
          <w:numId w:val="1"/>
        </w:numPr>
        <w:spacing w:line="360" w:lineRule="auto"/>
        <w:ind w:left="709" w:hanging="425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Terminy funkcjonowania punktu doradztwa (dni i godziny)</w:t>
      </w:r>
      <w:r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6B2F62DE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8DFAD18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18004903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DFDC304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2F833947" w14:textId="1367BF60" w:rsidR="00A50382" w:rsidRPr="008C3BBB" w:rsidRDefault="00A50382" w:rsidP="00EA4057">
      <w:pPr>
        <w:pStyle w:val="Akapitzlist"/>
        <w:numPr>
          <w:ilvl w:val="3"/>
          <w:numId w:val="1"/>
        </w:numPr>
        <w:spacing w:line="360" w:lineRule="auto"/>
        <w:ind w:left="207" w:firstLine="219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Zakres doradztwa</w:t>
      </w:r>
      <w:r w:rsidR="00D15A9A"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 w:rsidRPr="008C3BBB" w14:paraId="6A244184" w14:textId="77777777" w:rsidTr="00EA4057">
        <w:trPr>
          <w:trHeight w:val="65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8E8A11B" w14:textId="2241C61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0592823" w14:textId="0765A102" w:rsidR="00A50382" w:rsidRPr="008C3BBB" w:rsidRDefault="00A50382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60DE787B" w14:textId="51C0EDB6" w:rsidR="00A50382" w:rsidRPr="008C3BBB" w:rsidRDefault="00A50382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716C2F96" w14:textId="5E6A90D7" w:rsidR="00A50382" w:rsidRPr="008C3BBB" w:rsidRDefault="00A50382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7F7943A0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0E8F9671" w14:textId="49B7302D" w:rsidR="00F2795C" w:rsidRPr="00BE7163" w:rsidRDefault="00BE7163" w:rsidP="00BE7163">
      <w:pPr>
        <w:spacing w:before="240" w:line="360" w:lineRule="auto"/>
        <w:ind w:firstLine="284"/>
        <w:jc w:val="both"/>
        <w:rPr>
          <w:rFonts w:ascii="Lato" w:hAnsi="Lato" w:cs="Arial"/>
          <w:sz w:val="22"/>
          <w:szCs w:val="22"/>
        </w:rPr>
      </w:pPr>
      <w:r w:rsidRPr="00BE7163">
        <w:rPr>
          <w:rFonts w:ascii="Lato" w:hAnsi="Lato" w:cs="Arial"/>
          <w:sz w:val="22"/>
          <w:szCs w:val="22"/>
        </w:rPr>
        <w:lastRenderedPageBreak/>
        <w:t xml:space="preserve">2. </w:t>
      </w:r>
      <w:r w:rsidR="00F2795C" w:rsidRPr="00BE7163">
        <w:rPr>
          <w:rFonts w:ascii="Lato" w:hAnsi="Lato" w:cs="Arial"/>
          <w:sz w:val="22"/>
          <w:szCs w:val="22"/>
        </w:rPr>
        <w:t>Działania informacyjne</w:t>
      </w:r>
      <w:r w:rsidR="00A50382" w:rsidRPr="00BE7163">
        <w:rPr>
          <w:rFonts w:ascii="Lato" w:hAnsi="Lato" w:cs="Arial"/>
          <w:sz w:val="22"/>
          <w:szCs w:val="22"/>
        </w:rPr>
        <w:t>:</w:t>
      </w:r>
    </w:p>
    <w:p w14:paraId="2460E9F4" w14:textId="09CE8213" w:rsidR="00A50382" w:rsidRPr="002F1B63" w:rsidRDefault="004510E3" w:rsidP="00BE7163">
      <w:pPr>
        <w:pStyle w:val="Akapitzlist"/>
        <w:numPr>
          <w:ilvl w:val="3"/>
          <w:numId w:val="9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Opis zawartości i a</w:t>
      </w:r>
      <w:r w:rsidR="00A50382" w:rsidRPr="002F1B63">
        <w:rPr>
          <w:rFonts w:ascii="Lato" w:hAnsi="Lato" w:cs="Arial"/>
          <w:sz w:val="22"/>
          <w:szCs w:val="22"/>
        </w:rPr>
        <w:t xml:space="preserve">dres strony internetowej </w:t>
      </w:r>
      <w:r w:rsidR="00A50382" w:rsidRPr="002F1B63">
        <w:rPr>
          <w:rFonts w:ascii="Lato" w:hAnsi="Lato" w:cstheme="minorHAnsi"/>
          <w:sz w:val="22"/>
          <w:szCs w:val="22"/>
        </w:rPr>
        <w:t>(np. podstrony) dedykowanej członkom kadr narodowych, na której będą zamieszczane różne informacje dot. kariery dwutorowej (zgodnie z pkt. VI.</w:t>
      </w:r>
      <w:r w:rsidR="008C3BBB" w:rsidRPr="002F1B63">
        <w:rPr>
          <w:rFonts w:ascii="Lato" w:hAnsi="Lato" w:cstheme="minorHAnsi"/>
          <w:sz w:val="22"/>
          <w:szCs w:val="22"/>
        </w:rPr>
        <w:t xml:space="preserve"> </w:t>
      </w:r>
      <w:r w:rsidR="00C93A99" w:rsidRPr="002F1B63">
        <w:rPr>
          <w:rFonts w:ascii="Lato" w:hAnsi="Lato" w:cstheme="minorHAnsi"/>
          <w:sz w:val="22"/>
          <w:szCs w:val="22"/>
        </w:rPr>
        <w:t>6</w:t>
      </w:r>
      <w:r w:rsidR="00A50382" w:rsidRPr="002F1B63">
        <w:rPr>
          <w:rFonts w:ascii="Lato" w:hAnsi="Lato" w:cstheme="minorHAnsi"/>
          <w:sz w:val="22"/>
          <w:szCs w:val="22"/>
        </w:rPr>
        <w:t xml:space="preserve">c </w:t>
      </w:r>
      <w:r w:rsidR="008C3BBB" w:rsidRPr="002F1B63">
        <w:rPr>
          <w:rFonts w:ascii="Lato" w:hAnsi="Lato" w:cstheme="minorHAnsi"/>
          <w:i/>
          <w:sz w:val="22"/>
          <w:szCs w:val="22"/>
        </w:rPr>
        <w:t>Zasad wspierania programów kariery dwutorowej dla członków kadr narodowych polskich związków sportowych w 202</w:t>
      </w:r>
      <w:r w:rsidR="00C256B4">
        <w:rPr>
          <w:rFonts w:ascii="Lato" w:hAnsi="Lato" w:cstheme="minorHAnsi"/>
          <w:i/>
          <w:sz w:val="22"/>
          <w:szCs w:val="22"/>
        </w:rPr>
        <w:t>5</w:t>
      </w:r>
      <w:r w:rsidR="008C3BBB" w:rsidRPr="002F1B63">
        <w:rPr>
          <w:rFonts w:ascii="Lato" w:hAnsi="Lato" w:cstheme="minorHAnsi"/>
          <w:i/>
          <w:sz w:val="22"/>
          <w:szCs w:val="22"/>
        </w:rPr>
        <w:t xml:space="preserve"> r.</w:t>
      </w:r>
      <w:r w:rsidR="00A50382" w:rsidRPr="002F1B63">
        <w:rPr>
          <w:rFonts w:ascii="Lato" w:hAnsi="Lato" w:cstheme="minorHAnsi"/>
          <w:sz w:val="22"/>
          <w:szCs w:val="22"/>
        </w:rPr>
        <w:t>)</w:t>
      </w:r>
      <w:r w:rsidR="00A34EDA" w:rsidRPr="002F1B63">
        <w:rPr>
          <w:rFonts w:ascii="Lato" w:hAnsi="Lato" w:cstheme="minorHAnsi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410B86F1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848EEF9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61048B77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0667393D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3494A1D3" w14:textId="44DF28C8" w:rsidR="008C3BBB" w:rsidRDefault="00A34EDA" w:rsidP="00BE7163">
      <w:pPr>
        <w:pStyle w:val="Akapitzlist"/>
        <w:numPr>
          <w:ilvl w:val="3"/>
          <w:numId w:val="9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Sposoby prowadzenia</w:t>
      </w:r>
      <w:r w:rsidR="008C3BBB" w:rsidRPr="008C3BBB">
        <w:rPr>
          <w:rFonts w:ascii="Lato" w:hAnsi="Lato" w:cs="Arial"/>
          <w:sz w:val="22"/>
          <w:szCs w:val="22"/>
        </w:rPr>
        <w:t xml:space="preserve"> </w:t>
      </w:r>
      <w:r w:rsidRPr="008C3BBB">
        <w:rPr>
          <w:rFonts w:ascii="Lato" w:hAnsi="Lato" w:cs="Arial"/>
          <w:sz w:val="22"/>
          <w:szCs w:val="22"/>
        </w:rPr>
        <w:t>aktywn</w:t>
      </w:r>
      <w:r>
        <w:rPr>
          <w:rFonts w:ascii="Lato" w:hAnsi="Lato" w:cs="Arial"/>
          <w:sz w:val="22"/>
          <w:szCs w:val="22"/>
        </w:rPr>
        <w:t>ego</w:t>
      </w:r>
      <w:r w:rsidR="008C3BBB" w:rsidRPr="008C3BBB">
        <w:rPr>
          <w:rFonts w:ascii="Lato" w:hAnsi="Lato" w:cs="Arial"/>
          <w:sz w:val="22"/>
          <w:szCs w:val="22"/>
        </w:rPr>
        <w:t xml:space="preserve"> nab</w:t>
      </w:r>
      <w:r>
        <w:rPr>
          <w:rFonts w:ascii="Lato" w:hAnsi="Lato" w:cs="Arial"/>
          <w:sz w:val="22"/>
          <w:szCs w:val="22"/>
        </w:rPr>
        <w:t>o</w:t>
      </w:r>
      <w:r w:rsidR="008C3BBB" w:rsidRPr="008C3BBB">
        <w:rPr>
          <w:rFonts w:ascii="Lato" w:hAnsi="Lato" w:cs="Arial"/>
          <w:sz w:val="22"/>
          <w:szCs w:val="22"/>
        </w:rPr>
        <w:t>r</w:t>
      </w:r>
      <w:r>
        <w:rPr>
          <w:rFonts w:ascii="Lato" w:hAnsi="Lato" w:cs="Arial"/>
          <w:sz w:val="22"/>
          <w:szCs w:val="22"/>
        </w:rPr>
        <w:t>u na szkolenia.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957E1A" w:rsidRPr="008C3BBB" w14:paraId="560A78A0" w14:textId="77777777" w:rsidTr="00596CFD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4F78373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167AA49A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7A0968E8" w14:textId="77777777" w:rsidR="00957E1A" w:rsidRPr="008C3BBB" w:rsidRDefault="00957E1A" w:rsidP="00596CFD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0928ABCF" w14:textId="6825EA5E" w:rsidR="008C3BBB" w:rsidRPr="008C3BBB" w:rsidRDefault="00A34EDA" w:rsidP="00BE7163">
      <w:pPr>
        <w:pStyle w:val="Akapitzlist"/>
        <w:numPr>
          <w:ilvl w:val="3"/>
          <w:numId w:val="9"/>
        </w:numPr>
        <w:spacing w:line="360" w:lineRule="auto"/>
        <w:jc w:val="both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>I</w:t>
      </w:r>
      <w:r w:rsidR="008C3BBB">
        <w:rPr>
          <w:rFonts w:ascii="Lato" w:hAnsi="Lato" w:cs="Arial"/>
          <w:sz w:val="22"/>
          <w:szCs w:val="22"/>
        </w:rPr>
        <w:t xml:space="preserve">nne </w:t>
      </w:r>
      <w:r w:rsidR="00957E1A">
        <w:rPr>
          <w:rFonts w:ascii="Lato" w:hAnsi="Lato" w:cs="Arial"/>
          <w:sz w:val="22"/>
          <w:szCs w:val="22"/>
        </w:rPr>
        <w:t xml:space="preserve">podejmowane </w:t>
      </w:r>
      <w:r w:rsidR="008C3BBB">
        <w:rPr>
          <w:rFonts w:ascii="Lato" w:hAnsi="Lato" w:cs="Arial"/>
          <w:sz w:val="22"/>
          <w:szCs w:val="22"/>
        </w:rPr>
        <w:t>działa</w:t>
      </w:r>
      <w:r w:rsidR="00957E1A">
        <w:rPr>
          <w:rFonts w:ascii="Lato" w:hAnsi="Lato" w:cs="Arial"/>
          <w:sz w:val="22"/>
          <w:szCs w:val="22"/>
        </w:rPr>
        <w:t>nia</w:t>
      </w:r>
      <w:r w:rsidR="008C3BBB">
        <w:rPr>
          <w:rFonts w:ascii="Lato" w:hAnsi="Lato" w:cs="Arial"/>
          <w:sz w:val="22"/>
          <w:szCs w:val="22"/>
        </w:rPr>
        <w:t xml:space="preserve"> informacyjn</w:t>
      </w:r>
      <w:r w:rsidR="00957E1A">
        <w:rPr>
          <w:rFonts w:ascii="Lato" w:hAnsi="Lato" w:cs="Arial"/>
          <w:sz w:val="22"/>
          <w:szCs w:val="22"/>
        </w:rPr>
        <w:t>e</w:t>
      </w:r>
      <w:r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F2795C" w:rsidRPr="008C3BBB" w14:paraId="0ED501B9" w14:textId="77777777" w:rsidTr="00786DCA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71833C9" w14:textId="4D18F986" w:rsidR="00F2795C" w:rsidRPr="008C3BBB" w:rsidRDefault="00F2795C" w:rsidP="00A50382">
            <w:pPr>
              <w:pStyle w:val="Akapitzlist"/>
              <w:spacing w:line="360" w:lineRule="auto"/>
              <w:ind w:left="2880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2687A579" w14:textId="77777777" w:rsidR="00F2795C" w:rsidRPr="008C3BBB" w:rsidRDefault="00F2795C" w:rsidP="00786DCA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86EF851" w14:textId="77777777" w:rsidR="00F2795C" w:rsidRPr="008C3BBB" w:rsidRDefault="00F2795C" w:rsidP="00786DCA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CE3EBAC" w14:textId="65779A7F" w:rsidR="008C3BBB" w:rsidRPr="008C3BBB" w:rsidRDefault="008C3BBB" w:rsidP="00786DCA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66D1DDCF" w14:textId="76283A40" w:rsidR="00A2522F" w:rsidRPr="008C3BBB" w:rsidRDefault="007154B2" w:rsidP="00A2522F">
      <w:pPr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4</w:t>
      </w:r>
      <w:r w:rsidR="00BC7FC7" w:rsidRPr="008C3BBB">
        <w:rPr>
          <w:rFonts w:ascii="Lato" w:hAnsi="Lato" w:cs="Arial"/>
          <w:sz w:val="22"/>
          <w:szCs w:val="22"/>
        </w:rPr>
        <w:t>.</w:t>
      </w:r>
      <w:r w:rsidR="00BE7163">
        <w:rPr>
          <w:rFonts w:ascii="Lato" w:hAnsi="Lato" w:cs="Arial"/>
          <w:sz w:val="22"/>
          <w:szCs w:val="22"/>
        </w:rPr>
        <w:t xml:space="preserve"> </w:t>
      </w:r>
      <w:r w:rsidR="00FA5036" w:rsidRPr="008C3BBB">
        <w:rPr>
          <w:rFonts w:ascii="Lato" w:hAnsi="Lato" w:cs="Arial"/>
          <w:sz w:val="22"/>
          <w:szCs w:val="22"/>
        </w:rPr>
        <w:t>O</w:t>
      </w:r>
      <w:r w:rsidR="00A2522F" w:rsidRPr="008C3BBB">
        <w:rPr>
          <w:rFonts w:ascii="Lato" w:hAnsi="Lato" w:cs="Arial"/>
          <w:sz w:val="22"/>
          <w:szCs w:val="22"/>
        </w:rPr>
        <w:t>pis działań ewaluacyjnych związanych z realizacją programu</w:t>
      </w:r>
      <w:r w:rsidR="00D15A9A"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 w:rsidRPr="008C3BBB" w14:paraId="0EDEC47B" w14:textId="77777777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C373FF1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  <w:bookmarkStart w:id="18" w:name="_Hlk155782825"/>
          </w:p>
          <w:p w14:paraId="0E9CD00E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0E651D9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bookmarkEnd w:id="18"/>
    <w:p w14:paraId="760CBD6A" w14:textId="0C87A882" w:rsidR="00884480" w:rsidRPr="008C3BBB" w:rsidRDefault="007154B2">
      <w:pPr>
        <w:tabs>
          <w:tab w:val="left" w:pos="8931"/>
        </w:tabs>
        <w:spacing w:line="360" w:lineRule="auto"/>
        <w:ind w:right="143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5</w:t>
      </w:r>
      <w:r w:rsidR="00BC7FC7" w:rsidRPr="008C3BBB">
        <w:rPr>
          <w:rFonts w:ascii="Lato" w:hAnsi="Lato" w:cs="Arial"/>
          <w:sz w:val="22"/>
          <w:szCs w:val="22"/>
        </w:rPr>
        <w:t xml:space="preserve">. Zasoby kadrowe </w:t>
      </w:r>
      <w:r w:rsidR="009414ED" w:rsidRPr="008C3BBB">
        <w:rPr>
          <w:rFonts w:ascii="Lato" w:hAnsi="Lato" w:cs="Arial"/>
          <w:sz w:val="22"/>
          <w:szCs w:val="22"/>
        </w:rPr>
        <w:t>wnioskodawcy</w:t>
      </w:r>
      <w:r w:rsidR="00BC7FC7" w:rsidRPr="008C3BBB">
        <w:rPr>
          <w:rFonts w:ascii="Lato" w:hAnsi="Lato" w:cs="Arial"/>
          <w:sz w:val="22"/>
          <w:szCs w:val="22"/>
        </w:rPr>
        <w:t xml:space="preserve"> przewidywane do realizacji zadania</w:t>
      </w:r>
      <w:r w:rsidR="00D15A9A">
        <w:rPr>
          <w:rFonts w:ascii="Lato" w:hAnsi="Lato" w:cs="Arial"/>
          <w:sz w:val="22"/>
          <w:szCs w:val="22"/>
        </w:rPr>
        <w:t>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 w:rsidRPr="008C3BBB" w14:paraId="0F301DE7" w14:textId="77777777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1CB827E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75A06B2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33BFBC39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DA49D37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14CD3A06" w14:textId="004F9BF8" w:rsidR="00884480" w:rsidRPr="008C3BBB" w:rsidRDefault="007154B2">
      <w:pPr>
        <w:tabs>
          <w:tab w:val="left" w:pos="-142"/>
          <w:tab w:val="left" w:pos="567"/>
          <w:tab w:val="left" w:pos="8931"/>
        </w:tabs>
        <w:spacing w:line="360" w:lineRule="auto"/>
        <w:ind w:right="143"/>
        <w:jc w:val="both"/>
        <w:rPr>
          <w:rFonts w:ascii="Lato" w:hAnsi="Lato" w:cs="Arial"/>
          <w:sz w:val="22"/>
          <w:szCs w:val="22"/>
        </w:rPr>
      </w:pPr>
      <w:r w:rsidRPr="008C3BBB">
        <w:rPr>
          <w:rFonts w:ascii="Lato" w:hAnsi="Lato" w:cs="Arial"/>
          <w:sz w:val="22"/>
          <w:szCs w:val="22"/>
        </w:rPr>
        <w:t>6</w:t>
      </w:r>
      <w:r w:rsidR="00BC7FC7" w:rsidRPr="008C3BBB">
        <w:rPr>
          <w:rFonts w:ascii="Lato" w:hAnsi="Lato" w:cs="Arial"/>
          <w:sz w:val="22"/>
          <w:szCs w:val="22"/>
        </w:rPr>
        <w:t xml:space="preserve">. Zasoby rzeczowe </w:t>
      </w:r>
      <w:r w:rsidR="009414ED" w:rsidRPr="008C3BBB">
        <w:rPr>
          <w:rFonts w:ascii="Lato" w:hAnsi="Lato" w:cs="Arial"/>
          <w:sz w:val="22"/>
          <w:szCs w:val="22"/>
        </w:rPr>
        <w:t>wnioskodawcy</w:t>
      </w:r>
      <w:r w:rsidR="00BC7FC7" w:rsidRPr="008C3BBB">
        <w:rPr>
          <w:rFonts w:ascii="Lato" w:hAnsi="Lato" w:cs="Arial"/>
          <w:sz w:val="22"/>
          <w:szCs w:val="22"/>
          <w:vertAlign w:val="superscript"/>
        </w:rPr>
        <w:t xml:space="preserve"> </w:t>
      </w:r>
      <w:r w:rsidR="00BC7FC7" w:rsidRPr="008C3BBB">
        <w:rPr>
          <w:rFonts w:ascii="Lato" w:hAnsi="Lato" w:cs="Arial"/>
          <w:sz w:val="22"/>
          <w:szCs w:val="22"/>
        </w:rPr>
        <w:t>przewidywane przy realizacji zadania</w:t>
      </w:r>
      <w:r w:rsidR="00D15A9A">
        <w:rPr>
          <w:rFonts w:ascii="Lato" w:hAnsi="Lato" w:cs="Arial"/>
          <w:sz w:val="22"/>
          <w:szCs w:val="22"/>
        </w:rPr>
        <w:t>.</w:t>
      </w:r>
    </w:p>
    <w:tbl>
      <w:tblPr>
        <w:tblW w:w="9104" w:type="dxa"/>
        <w:jc w:val="center"/>
        <w:tblLook w:val="04A0" w:firstRow="1" w:lastRow="0" w:firstColumn="1" w:lastColumn="0" w:noHBand="0" w:noVBand="1"/>
      </w:tblPr>
      <w:tblGrid>
        <w:gridCol w:w="9104"/>
      </w:tblGrid>
      <w:tr w:rsidR="00884480" w:rsidRPr="008C3BBB" w14:paraId="0EA054A2" w14:textId="77777777">
        <w:trPr>
          <w:jc w:val="center"/>
        </w:trPr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7B7CC" w14:textId="77777777" w:rsidR="00884480" w:rsidRPr="008C3BBB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1492C8C1" w14:textId="77777777" w:rsidR="00884480" w:rsidRPr="008C3BBB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5E2C5E11" w14:textId="77777777" w:rsidR="00884480" w:rsidRPr="008C3BBB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Lato" w:hAnsi="Lato" w:cs="Arial"/>
                <w:sz w:val="22"/>
                <w:szCs w:val="22"/>
              </w:rPr>
            </w:pPr>
          </w:p>
          <w:p w14:paraId="672196BA" w14:textId="77777777" w:rsidR="00884480" w:rsidRPr="008C3BBB" w:rsidRDefault="00884480">
            <w:pPr>
              <w:spacing w:line="360" w:lineRule="auto"/>
              <w:jc w:val="both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37DB9661" w14:textId="77777777" w:rsidR="00884480" w:rsidRPr="008C3BBB" w:rsidRDefault="00884480">
      <w:pPr>
        <w:tabs>
          <w:tab w:val="left" w:pos="8931"/>
        </w:tabs>
        <w:spacing w:line="360" w:lineRule="auto"/>
        <w:ind w:right="143"/>
        <w:jc w:val="both"/>
        <w:rPr>
          <w:rFonts w:ascii="Lato" w:hAnsi="Lato" w:cs="Arial"/>
          <w:sz w:val="22"/>
          <w:szCs w:val="22"/>
        </w:rPr>
      </w:pPr>
    </w:p>
    <w:tbl>
      <w:tblPr>
        <w:tblW w:w="8911" w:type="dxa"/>
        <w:jc w:val="center"/>
        <w:tblLook w:val="04A0" w:firstRow="1" w:lastRow="0" w:firstColumn="1" w:lastColumn="0" w:noHBand="0" w:noVBand="1"/>
      </w:tblPr>
      <w:tblGrid>
        <w:gridCol w:w="8911"/>
      </w:tblGrid>
      <w:tr w:rsidR="00884480" w:rsidRPr="008C3BBB" w14:paraId="14ADC8C3" w14:textId="77777777">
        <w:trPr>
          <w:trHeight w:hRule="exact" w:val="3422"/>
          <w:jc w:val="center"/>
        </w:trPr>
        <w:tc>
          <w:tcPr>
            <w:tcW w:w="8911" w:type="dxa"/>
            <w:shd w:val="clear" w:color="auto" w:fill="auto"/>
          </w:tcPr>
          <w:p w14:paraId="7E24E4AC" w14:textId="77777777" w:rsidR="00884480" w:rsidRPr="008C3BBB" w:rsidRDefault="00884480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686587BA" w14:textId="77777777" w:rsidR="00092669" w:rsidRPr="008C3BBB" w:rsidRDefault="00092669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1A14E47B" w14:textId="77777777" w:rsidR="00092669" w:rsidRPr="008C3BBB" w:rsidRDefault="00092669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2E8E0A77" w14:textId="77777777" w:rsidR="00884480" w:rsidRPr="008C3BBB" w:rsidRDefault="00884480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1A345186" w14:textId="77777777" w:rsidR="00884480" w:rsidRPr="008C3BBB" w:rsidRDefault="00BC7FC7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8C3BBB">
              <w:rPr>
                <w:rFonts w:ascii="Lato" w:hAnsi="Lato" w:cs="Arial"/>
                <w:sz w:val="22"/>
                <w:szCs w:val="22"/>
              </w:rPr>
              <w:t>………………………………………………………………………………………………………….</w:t>
            </w:r>
          </w:p>
          <w:p w14:paraId="6428306F" w14:textId="77777777" w:rsidR="00884480" w:rsidRPr="008C3BBB" w:rsidRDefault="00884480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</w:p>
          <w:p w14:paraId="74D6F959" w14:textId="77777777" w:rsidR="00884480" w:rsidRPr="008C3BBB" w:rsidRDefault="00BC7FC7">
            <w:pPr>
              <w:spacing w:line="360" w:lineRule="auto"/>
              <w:ind w:right="-108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8C3BBB">
              <w:rPr>
                <w:rFonts w:ascii="Lato" w:hAnsi="Lato" w:cs="Arial"/>
                <w:sz w:val="22"/>
                <w:szCs w:val="22"/>
              </w:rPr>
              <w:t xml:space="preserve">(czytelne podpisy/pieczątki i podpisy osób uprawnionych do składania oświadczeń woli w imieniu </w:t>
            </w:r>
            <w:r w:rsidR="009414ED" w:rsidRPr="008C3BBB">
              <w:rPr>
                <w:rFonts w:ascii="Lato" w:hAnsi="Lato" w:cs="Arial"/>
                <w:sz w:val="22"/>
                <w:szCs w:val="22"/>
              </w:rPr>
              <w:t>wnioskodawcy</w:t>
            </w:r>
            <w:r w:rsidRPr="008C3BBB">
              <w:rPr>
                <w:rFonts w:ascii="Lato" w:hAnsi="Lato" w:cs="Arial"/>
                <w:sz w:val="22"/>
                <w:szCs w:val="22"/>
              </w:rPr>
              <w:t xml:space="preserve">/zleceniobiorcy) </w:t>
            </w:r>
          </w:p>
          <w:p w14:paraId="7628C22A" w14:textId="77777777" w:rsidR="00884480" w:rsidRPr="008C3BBB" w:rsidRDefault="00884480">
            <w:pPr>
              <w:spacing w:line="360" w:lineRule="auto"/>
              <w:ind w:right="-108"/>
              <w:rPr>
                <w:rFonts w:ascii="Lato" w:hAnsi="Lato" w:cs="Arial"/>
                <w:sz w:val="22"/>
                <w:szCs w:val="22"/>
              </w:rPr>
            </w:pPr>
          </w:p>
        </w:tc>
      </w:tr>
    </w:tbl>
    <w:p w14:paraId="69FB8BEC" w14:textId="77777777" w:rsidR="00884480" w:rsidRPr="008C3BBB" w:rsidRDefault="00884480" w:rsidP="00092669">
      <w:pPr>
        <w:spacing w:before="240" w:line="276" w:lineRule="auto"/>
        <w:jc w:val="both"/>
        <w:rPr>
          <w:rFonts w:ascii="Lato" w:hAnsi="Lato" w:cs="Arial"/>
          <w:sz w:val="22"/>
          <w:szCs w:val="22"/>
        </w:rPr>
      </w:pPr>
    </w:p>
    <w:sectPr w:rsidR="00884480" w:rsidRPr="008C3BBB" w:rsidSect="00F43FB1">
      <w:footerReference w:type="default" r:id="rId8"/>
      <w:footerReference w:type="first" r:id="rId9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6E45C" w14:textId="77777777" w:rsidR="0009432D" w:rsidRDefault="0009432D">
      <w:r>
        <w:separator/>
      </w:r>
    </w:p>
  </w:endnote>
  <w:endnote w:type="continuationSeparator" w:id="0">
    <w:p w14:paraId="7F9D8707" w14:textId="77777777" w:rsidR="0009432D" w:rsidRDefault="0009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C2323" w14:textId="10865086" w:rsidR="00884480" w:rsidRPr="00F43FB1" w:rsidRDefault="00F43FB1" w:rsidP="00F43FB1">
    <w:pPr>
      <w:pStyle w:val="Stopka"/>
      <w:ind w:right="360"/>
      <w:jc w:val="center"/>
      <w:rPr>
        <w:rFonts w:ascii="Lato" w:hAnsi="Lato"/>
        <w:sz w:val="18"/>
      </w:rPr>
    </w:pPr>
    <w:r w:rsidRPr="00F43FB1">
      <w:rPr>
        <w:rFonts w:ascii="Lato" w:hAnsi="Lato"/>
        <w:sz w:val="18"/>
      </w:rPr>
      <w:t xml:space="preserve">DEPARTAMENT SPORTU WYCZYNOWEGO - MINISTERSTWO SPORTU I TURYSTYKI </w:t>
    </w:r>
    <w:r w:rsidR="00BC7FC7" w:rsidRPr="00F43FB1">
      <w:rPr>
        <w:rFonts w:ascii="Lato" w:hAnsi="Lato"/>
        <w:noProof/>
        <w:sz w:val="18"/>
      </w:rPr>
      <mc:AlternateContent>
        <mc:Choice Requires="wps">
          <w:drawing>
            <wp:anchor distT="0" distB="0" distL="0" distR="0" simplePos="0" relativeHeight="3" behindDoc="0" locked="0" layoutInCell="1" allowOverlap="1" wp14:anchorId="1CA19718" wp14:editId="7E2E3D5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EF5548E" w14:textId="77777777" w:rsidR="00884480" w:rsidRPr="00F43FB1" w:rsidRDefault="00BC7FC7">
                          <w:pPr>
                            <w:pStyle w:val="Stopka"/>
                            <w:rPr>
                              <w:rFonts w:ascii="Lato" w:hAnsi="Lato"/>
                              <w:sz w:val="20"/>
                            </w:rPr>
                          </w:pP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fldChar w:fldCharType="begin"/>
                          </w: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instrText>PAGE</w:instrText>
                          </w: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fldChar w:fldCharType="separate"/>
                          </w: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t>3</w:t>
                          </w:r>
                          <w:r w:rsidRPr="00F43FB1">
                            <w:rPr>
                              <w:rStyle w:val="Numerstrony"/>
                              <w:rFonts w:ascii="Lato" w:hAnsi="Lato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19718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-45.15pt;margin-top:.05pt;width:6.05pt;height:13.8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" stroked="f">
              <v:fill opacity="0"/>
              <v:textbox style="mso-fit-shape-to-text:t" inset="0,0,0,0">
                <w:txbxContent>
                  <w:p w14:paraId="4EF5548E" w14:textId="77777777" w:rsidR="00884480" w:rsidRPr="00F43FB1" w:rsidRDefault="00BC7FC7">
                    <w:pPr>
                      <w:pStyle w:val="Stopka"/>
                      <w:rPr>
                        <w:rFonts w:ascii="Lato" w:hAnsi="Lato"/>
                        <w:sz w:val="20"/>
                      </w:rPr>
                    </w:pP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fldChar w:fldCharType="begin"/>
                    </w: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instrText>PAGE</w:instrText>
                    </w: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fldChar w:fldCharType="separate"/>
                    </w: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t>3</w:t>
                    </w:r>
                    <w:r w:rsidRPr="00F43FB1">
                      <w:rPr>
                        <w:rStyle w:val="Numerstrony"/>
                        <w:rFonts w:ascii="Lato" w:hAnsi="Lato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FDC18" w14:textId="11054D00" w:rsidR="00F43FB1" w:rsidRPr="00F43FB1" w:rsidRDefault="00F43FB1" w:rsidP="00F43FB1">
    <w:pPr>
      <w:pStyle w:val="Stopka"/>
      <w:jc w:val="center"/>
      <w:rPr>
        <w:rFonts w:ascii="Lato" w:hAnsi="Lato"/>
        <w:sz w:val="18"/>
      </w:rPr>
    </w:pPr>
    <w:r w:rsidRPr="00F43FB1">
      <w:rPr>
        <w:rFonts w:ascii="Lato" w:hAnsi="Lato"/>
        <w:sz w:val="18"/>
      </w:rPr>
      <w:t>DEPARTAMENT SPORTU WYCZYNOWEGO - MINISTERSTWO SPORTU I TURYSTYKI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3C794" w14:textId="77777777" w:rsidR="0009432D" w:rsidRDefault="0009432D">
      <w:r>
        <w:separator/>
      </w:r>
    </w:p>
  </w:footnote>
  <w:footnote w:type="continuationSeparator" w:id="0">
    <w:p w14:paraId="0D56528D" w14:textId="77777777" w:rsidR="0009432D" w:rsidRDefault="00094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0B99"/>
    <w:multiLevelType w:val="multilevel"/>
    <w:tmpl w:val="7C94D7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C1A23"/>
    <w:multiLevelType w:val="hybridMultilevel"/>
    <w:tmpl w:val="CFE400F2"/>
    <w:lvl w:ilvl="0" w:tplc="CEB6A75C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A7313"/>
    <w:multiLevelType w:val="multilevel"/>
    <w:tmpl w:val="7C94D7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40B35"/>
    <w:multiLevelType w:val="multilevel"/>
    <w:tmpl w:val="49164796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647B0D"/>
    <w:multiLevelType w:val="multilevel"/>
    <w:tmpl w:val="B8541156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sz w:val="20"/>
      </w:rPr>
    </w:lvl>
    <w:lvl w:ilvl="1">
      <w:start w:val="1"/>
      <w:numFmt w:val="upperRoman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AE53CB"/>
    <w:multiLevelType w:val="hybridMultilevel"/>
    <w:tmpl w:val="5CCA08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EB6A75C">
      <w:start w:val="1"/>
      <w:numFmt w:val="upperRoman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22B1F"/>
    <w:multiLevelType w:val="multilevel"/>
    <w:tmpl w:val="140695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8EE6C97"/>
    <w:multiLevelType w:val="multilevel"/>
    <w:tmpl w:val="7C94D7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D6EA0"/>
    <w:multiLevelType w:val="multilevel"/>
    <w:tmpl w:val="9D76602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dwicka Agnieszka">
    <w15:presenceInfo w15:providerId="AD" w15:userId="S-1-5-21-2716497843-7574689-3085299829-1193"/>
  </w15:person>
  <w15:person w15:author="Ratajczyk Joanna">
    <w15:presenceInfo w15:providerId="AD" w15:userId="S-1-5-21-2716497843-7574689-3085299829-39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trackRevisions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80"/>
    <w:rsid w:val="00005D12"/>
    <w:rsid w:val="00092669"/>
    <w:rsid w:val="0009432D"/>
    <w:rsid w:val="000D2C60"/>
    <w:rsid w:val="00224666"/>
    <w:rsid w:val="002259EC"/>
    <w:rsid w:val="00284395"/>
    <w:rsid w:val="002A4D88"/>
    <w:rsid w:val="002D1DC8"/>
    <w:rsid w:val="002F1B63"/>
    <w:rsid w:val="00374736"/>
    <w:rsid w:val="003A014D"/>
    <w:rsid w:val="003A1789"/>
    <w:rsid w:val="003D4C8B"/>
    <w:rsid w:val="00421C0A"/>
    <w:rsid w:val="004510E3"/>
    <w:rsid w:val="00527975"/>
    <w:rsid w:val="00534966"/>
    <w:rsid w:val="0055354E"/>
    <w:rsid w:val="005F2CCB"/>
    <w:rsid w:val="00642B46"/>
    <w:rsid w:val="007154B2"/>
    <w:rsid w:val="00884480"/>
    <w:rsid w:val="008C3BBB"/>
    <w:rsid w:val="008D6572"/>
    <w:rsid w:val="008F069C"/>
    <w:rsid w:val="009414ED"/>
    <w:rsid w:val="00957E1A"/>
    <w:rsid w:val="009E235F"/>
    <w:rsid w:val="00A2522F"/>
    <w:rsid w:val="00A34EDA"/>
    <w:rsid w:val="00A50382"/>
    <w:rsid w:val="00A956D7"/>
    <w:rsid w:val="00B62DC1"/>
    <w:rsid w:val="00BC7FC7"/>
    <w:rsid w:val="00BE7163"/>
    <w:rsid w:val="00C256B4"/>
    <w:rsid w:val="00C93A99"/>
    <w:rsid w:val="00D15A9A"/>
    <w:rsid w:val="00E439DE"/>
    <w:rsid w:val="00E615C0"/>
    <w:rsid w:val="00E745AA"/>
    <w:rsid w:val="00EA4057"/>
    <w:rsid w:val="00EE259A"/>
    <w:rsid w:val="00F2795C"/>
    <w:rsid w:val="00F43FB1"/>
    <w:rsid w:val="00F62A92"/>
    <w:rsid w:val="00F85DB5"/>
    <w:rsid w:val="00FA5036"/>
    <w:rsid w:val="00FC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B0F302"/>
  <w15:docId w15:val="{339F2F19-B94D-4DF0-87F4-C74249F9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57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14D3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6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semiHidden/>
    <w:qFormat/>
    <w:rsid w:val="00FE14D3"/>
    <w:rPr>
      <w:vertAlign w:val="superscript"/>
    </w:rPr>
  </w:style>
  <w:style w:type="character" w:styleId="Numerstrony">
    <w:name w:val="page number"/>
    <w:basedOn w:val="Domylnaczcionkaakapitu"/>
    <w:qFormat/>
    <w:rsid w:val="00FE14D3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2820A1"/>
    <w:rPr>
      <w:vertAlign w:val="superscript"/>
    </w:rPr>
  </w:style>
  <w:style w:type="character" w:styleId="Odwoaniedokomentarza">
    <w:name w:val="annotation reference"/>
    <w:basedOn w:val="Domylnaczcionkaakapitu"/>
    <w:semiHidden/>
    <w:qFormat/>
    <w:rsid w:val="00057148"/>
    <w:rPr>
      <w:sz w:val="16"/>
      <w:szCs w:val="16"/>
    </w:rPr>
  </w:style>
  <w:style w:type="character" w:customStyle="1" w:styleId="czeinternetowe">
    <w:name w:val="Łącze internetowe"/>
    <w:basedOn w:val="Domylnaczcionkaakapitu"/>
    <w:rsid w:val="006E44FB"/>
    <w:rPr>
      <w:color w:val="0000FF"/>
      <w:u w:val="single"/>
    </w:rPr>
  </w:style>
  <w:style w:type="character" w:styleId="Pogrubienie">
    <w:name w:val="Strong"/>
    <w:basedOn w:val="Domylnaczcionkaakapitu"/>
    <w:qFormat/>
    <w:rsid w:val="006E44FB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qFormat/>
    <w:rsid w:val="009160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Times New Roman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eastAsia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Times New Roman" w:cs="Times New Roman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Times New Roman" w:cs="Times New Roman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eastAsia="Times New Roman" w:cs="Times New Roman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eastAsia="Times New Roman" w:cs="Times New Roman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eastAsia="Times New Roman" w:cs="Times New Roman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semiHidden/>
    <w:rsid w:val="00FE14D3"/>
    <w:rPr>
      <w:sz w:val="20"/>
      <w:szCs w:val="20"/>
    </w:rPr>
  </w:style>
  <w:style w:type="paragraph" w:styleId="NormalnyWeb">
    <w:name w:val="Normal (Web)"/>
    <w:basedOn w:val="Normalny"/>
    <w:semiHidden/>
    <w:qFormat/>
    <w:rsid w:val="00FE14D3"/>
    <w:pPr>
      <w:spacing w:before="100" w:after="100"/>
    </w:pPr>
    <w:rPr>
      <w:szCs w:val="20"/>
    </w:rPr>
  </w:style>
  <w:style w:type="paragraph" w:customStyle="1" w:styleId="Tabela">
    <w:name w:val="Tabela"/>
    <w:next w:val="Normalny"/>
    <w:qFormat/>
    <w:rsid w:val="00FE14D3"/>
    <w:rPr>
      <w:sz w:val="24"/>
    </w:rPr>
  </w:style>
  <w:style w:type="paragraph" w:styleId="Tekstkomentarza">
    <w:name w:val="annotation text"/>
    <w:basedOn w:val="Normalny"/>
    <w:semiHidden/>
    <w:qFormat/>
    <w:rsid w:val="00FE14D3"/>
    <w:rPr>
      <w:sz w:val="20"/>
      <w:szCs w:val="20"/>
    </w:rPr>
  </w:style>
  <w:style w:type="paragraph" w:styleId="Stopka">
    <w:name w:val="footer"/>
    <w:basedOn w:val="Normalny"/>
    <w:rsid w:val="00FE14D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820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057148"/>
    <w:rPr>
      <w:b/>
      <w:bCs/>
    </w:rPr>
  </w:style>
  <w:style w:type="paragraph" w:styleId="Tekstdymka">
    <w:name w:val="Balloon Text"/>
    <w:basedOn w:val="Normalny"/>
    <w:semiHidden/>
    <w:qFormat/>
    <w:rsid w:val="00057148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qFormat/>
    <w:rsid w:val="006E44FB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4966EC"/>
    <w:pPr>
      <w:ind w:left="720"/>
      <w:contextualSpacing/>
    </w:pPr>
  </w:style>
  <w:style w:type="paragraph" w:styleId="Poprawka">
    <w:name w:val="Revision"/>
    <w:uiPriority w:val="99"/>
    <w:semiHidden/>
    <w:qFormat/>
    <w:rsid w:val="0070126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5C1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48BD2-C0C3-4628-ACA9-BEEEF0EF5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4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UMO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Przemysław Parkitny</dc:creator>
  <dc:description/>
  <cp:lastModifiedBy>Ratajczyk Joanna</cp:lastModifiedBy>
  <cp:revision>36</cp:revision>
  <cp:lastPrinted>2024-01-10T11:43:00Z</cp:lastPrinted>
  <dcterms:created xsi:type="dcterms:W3CDTF">2021-12-17T11:03:00Z</dcterms:created>
  <dcterms:modified xsi:type="dcterms:W3CDTF">2025-02-05T14:11:00Z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